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2DC2" w:rsidRDefault="00FF1041" w:rsidP="00FF1041">
      <w:pPr>
        <w:jc w:val="center"/>
        <w:rPr>
          <w:b/>
          <w:sz w:val="36"/>
          <w:szCs w:val="36"/>
        </w:rPr>
      </w:pPr>
      <w:r>
        <w:rPr>
          <w:b/>
          <w:sz w:val="36"/>
          <w:szCs w:val="36"/>
        </w:rPr>
        <w:t>Culture of Dubai</w:t>
      </w:r>
    </w:p>
    <w:p w:rsidR="006D4B1F" w:rsidRDefault="007417B1" w:rsidP="00FF1041">
      <w:pPr>
        <w:rPr>
          <w:rFonts w:ascii="Arial" w:hAnsi="Arial" w:cs="Arial"/>
          <w:bCs/>
          <w:color w:val="000000"/>
          <w:sz w:val="18"/>
          <w:szCs w:val="18"/>
          <w:lang w:val="en"/>
        </w:rPr>
      </w:pPr>
      <w:r>
        <w:rPr>
          <w:rFonts w:ascii="Arial" w:hAnsi="Arial" w:cs="Arial"/>
          <w:bCs/>
          <w:color w:val="000000"/>
          <w:sz w:val="18"/>
          <w:szCs w:val="18"/>
          <w:lang w:val="en"/>
        </w:rPr>
        <w:t xml:space="preserve"> </w:t>
      </w:r>
    </w:p>
    <w:p w:rsidR="00FF1041" w:rsidRPr="00FF1041" w:rsidRDefault="00FF1041" w:rsidP="00FF1041">
      <w:pPr>
        <w:rPr>
          <w:sz w:val="24"/>
          <w:szCs w:val="24"/>
        </w:rPr>
      </w:pPr>
      <w:r w:rsidRPr="00FF1041">
        <w:rPr>
          <w:rFonts w:ascii="Arial" w:hAnsi="Arial" w:cs="Arial"/>
          <w:bCs/>
          <w:color w:val="000000"/>
          <w:sz w:val="18"/>
          <w:szCs w:val="18"/>
          <w:lang w:val="en"/>
        </w:rPr>
        <w:t>Dubai culture</w:t>
      </w:r>
      <w:r w:rsidRPr="00FF1041">
        <w:rPr>
          <w:rFonts w:ascii="Arial" w:hAnsi="Arial" w:cs="Arial"/>
          <w:color w:val="000000"/>
          <w:sz w:val="18"/>
          <w:szCs w:val="18"/>
          <w:lang w:val="en"/>
        </w:rPr>
        <w:t xml:space="preserve"> today is very different from what it used to be a decade or two ago</w:t>
      </w:r>
      <w:r>
        <w:rPr>
          <w:rFonts w:ascii="Arial" w:hAnsi="Arial" w:cs="Arial"/>
          <w:color w:val="000000"/>
          <w:sz w:val="18"/>
          <w:szCs w:val="18"/>
          <w:lang w:val="en"/>
        </w:rPr>
        <w:t>.</w:t>
      </w:r>
      <w:r w:rsidRPr="00FF1041">
        <w:rPr>
          <w:rFonts w:ascii="Arial" w:hAnsi="Arial" w:cs="Arial"/>
          <w:color w:val="000000"/>
          <w:sz w:val="18"/>
          <w:szCs w:val="18"/>
          <w:lang w:val="en"/>
        </w:rPr>
        <w:t xml:space="preserve"> </w:t>
      </w:r>
      <w:r>
        <w:rPr>
          <w:rFonts w:ascii="Arial" w:hAnsi="Arial" w:cs="Arial"/>
          <w:color w:val="000000"/>
          <w:sz w:val="18"/>
          <w:szCs w:val="18"/>
          <w:lang w:val="en"/>
        </w:rPr>
        <w:t xml:space="preserve">The narrow widening creek divides the city into two parts, the Southern part called Bur Dubai has a traditional culture in Dubai and the Northern area, </w:t>
      </w:r>
      <w:proofErr w:type="spellStart"/>
      <w:r>
        <w:rPr>
          <w:rFonts w:ascii="Arial" w:hAnsi="Arial" w:cs="Arial"/>
          <w:color w:val="000000"/>
          <w:sz w:val="18"/>
          <w:szCs w:val="18"/>
          <w:lang w:val="en"/>
        </w:rPr>
        <w:t>Deira</w:t>
      </w:r>
      <w:proofErr w:type="spellEnd"/>
      <w:r>
        <w:rPr>
          <w:rFonts w:ascii="Arial" w:hAnsi="Arial" w:cs="Arial"/>
          <w:color w:val="000000"/>
          <w:sz w:val="18"/>
          <w:szCs w:val="18"/>
          <w:lang w:val="en"/>
        </w:rPr>
        <w:t xml:space="preserve"> has a busy and bustling culture.</w:t>
      </w:r>
      <w:r w:rsidRPr="00FF1041">
        <w:rPr>
          <w:rFonts w:ascii="Arial" w:hAnsi="Arial" w:cs="Arial"/>
          <w:color w:val="000000"/>
          <w:sz w:val="18"/>
          <w:szCs w:val="18"/>
          <w:lang w:val="en"/>
        </w:rPr>
        <w:t xml:space="preserve"> </w:t>
      </w:r>
      <w:r>
        <w:rPr>
          <w:rFonts w:ascii="Arial" w:hAnsi="Arial" w:cs="Arial"/>
          <w:color w:val="000000"/>
          <w:sz w:val="18"/>
          <w:szCs w:val="18"/>
          <w:lang w:val="en"/>
        </w:rPr>
        <w:t>Dubai culture is essentially very colorful and vibrant. The Dubai shopping festival and the Dubai International Film Festival are an integral part of the culture in Dubai.</w:t>
      </w:r>
    </w:p>
    <w:p w:rsidR="00FF1041" w:rsidRDefault="0017529B">
      <w:r>
        <w:rPr>
          <w:rFonts w:ascii="Arial" w:hAnsi="Arial" w:cs="Arial"/>
          <w:color w:val="000000"/>
          <w:sz w:val="20"/>
          <w:szCs w:val="20"/>
        </w:rPr>
        <w:t>It is very much fair to say that Dubai culture is global in nature because of its heavy expatriate population. The official religion in Dubai is Islam. However, because of the presence of foreign cultures, other religions are also practiced in the Emirate.</w:t>
      </w:r>
    </w:p>
    <w:p w:rsidR="00FF1041" w:rsidRPr="006D4B1F" w:rsidRDefault="0017529B" w:rsidP="006D4B1F">
      <w:pPr>
        <w:autoSpaceDE w:val="0"/>
        <w:autoSpaceDN w:val="0"/>
        <w:adjustRightInd w:val="0"/>
        <w:spacing w:after="0" w:line="240" w:lineRule="auto"/>
        <w:rPr>
          <w:rFonts w:ascii="ArialMT" w:hAnsi="ArialMT" w:cs="ArialMT"/>
          <w:sz w:val="20"/>
          <w:szCs w:val="20"/>
        </w:rPr>
      </w:pPr>
      <w:r>
        <w:rPr>
          <w:rFonts w:ascii="ArialMT" w:hAnsi="ArialMT" w:cs="ArialMT"/>
          <w:sz w:val="20"/>
          <w:szCs w:val="20"/>
        </w:rPr>
        <w:t>Dubai features an exciting blend of international cultures</w:t>
      </w:r>
      <w:r w:rsidR="006D4B1F">
        <w:rPr>
          <w:rFonts w:ascii="ArialMT" w:hAnsi="ArialMT" w:cs="ArialMT"/>
          <w:sz w:val="20"/>
          <w:szCs w:val="20"/>
        </w:rPr>
        <w:t xml:space="preserve"> where you can witness a fascinating mix of East and west, old and new.</w:t>
      </w:r>
    </w:p>
    <w:p w:rsidR="006D4B1F" w:rsidRDefault="006D4B1F"/>
    <w:p w:rsidR="006D4B1F" w:rsidRDefault="006D4B1F">
      <w:pPr>
        <w:rPr>
          <w:b/>
          <w:sz w:val="24"/>
          <w:szCs w:val="24"/>
        </w:rPr>
      </w:pPr>
      <w:r w:rsidRPr="006D4B1F">
        <w:rPr>
          <w:b/>
          <w:sz w:val="24"/>
          <w:szCs w:val="24"/>
        </w:rPr>
        <w:t xml:space="preserve">Traditional clothes in </w:t>
      </w:r>
      <w:r w:rsidR="00132DC2" w:rsidRPr="006D4B1F">
        <w:rPr>
          <w:b/>
          <w:sz w:val="24"/>
          <w:szCs w:val="24"/>
        </w:rPr>
        <w:t>Dubai</w:t>
      </w:r>
    </w:p>
    <w:p w:rsidR="00DD46B9" w:rsidRPr="00DD46B9" w:rsidRDefault="00132DC2" w:rsidP="00132DC2">
      <w:pPr>
        <w:pStyle w:val="bodypar"/>
        <w:spacing w:before="60" w:beforeAutospacing="0"/>
        <w:ind w:right="210"/>
        <w:rPr>
          <w:ins w:id="0" w:author="Unknown"/>
          <w:b/>
          <w:u w:val="single"/>
        </w:rPr>
      </w:pPr>
      <w:ins w:id="1" w:author="Unknown">
        <w:r w:rsidRPr="00DD46B9">
          <w:rPr>
            <w:b/>
            <w:u w:val="single"/>
          </w:rPr>
          <w:t xml:space="preserve">The traditional Local dress outfit for men is the </w:t>
        </w:r>
        <w:proofErr w:type="spellStart"/>
        <w:r w:rsidRPr="00DD46B9">
          <w:rPr>
            <w:b/>
            <w:u w:val="single"/>
          </w:rPr>
          <w:t>Dishdash</w:t>
        </w:r>
        <w:proofErr w:type="spellEnd"/>
        <w:r w:rsidRPr="00DD46B9">
          <w:rPr>
            <w:b/>
            <w:u w:val="single"/>
          </w:rPr>
          <w:t xml:space="preserve">, which is a white male dress covering all parts of body except for face and hands with a headdress called </w:t>
        </w:r>
        <w:proofErr w:type="spellStart"/>
        <w:r w:rsidRPr="00DD46B9">
          <w:rPr>
            <w:b/>
            <w:u w:val="single"/>
          </w:rPr>
          <w:t>Guthra</w:t>
        </w:r>
        <w:proofErr w:type="spellEnd"/>
        <w:r w:rsidRPr="00DD46B9">
          <w:rPr>
            <w:b/>
            <w:u w:val="single"/>
          </w:rPr>
          <w:t xml:space="preserve"> Women, on the other hand, wear the black Abaya and its veil (</w:t>
        </w:r>
        <w:proofErr w:type="spellStart"/>
        <w:r w:rsidRPr="00DD46B9">
          <w:rPr>
            <w:b/>
            <w:u w:val="single"/>
          </w:rPr>
          <w:t>Shila</w:t>
        </w:r>
        <w:proofErr w:type="spellEnd"/>
        <w:r w:rsidRPr="00DD46B9">
          <w:rPr>
            <w:b/>
            <w:u w:val="single"/>
          </w:rPr>
          <w:t>) to cover their inner clothing and head</w:t>
        </w:r>
      </w:ins>
    </w:p>
    <w:p w:rsidR="00FF1041" w:rsidRDefault="00CF655F">
      <w:r>
        <w:rPr>
          <w:b/>
          <w:sz w:val="24"/>
          <w:szCs w:val="24"/>
        </w:rPr>
        <w:t xml:space="preserve">Traditional Food in </w:t>
      </w:r>
      <w:proofErr w:type="spellStart"/>
      <w:proofErr w:type="gramStart"/>
      <w:r>
        <w:rPr>
          <w:b/>
          <w:sz w:val="24"/>
          <w:szCs w:val="24"/>
        </w:rPr>
        <w:t>dubai</w:t>
      </w:r>
      <w:proofErr w:type="spellEnd"/>
      <w:proofErr w:type="gramEnd"/>
    </w:p>
    <w:tbl>
      <w:tblPr>
        <w:tblW w:w="0" w:type="auto"/>
        <w:tblLook w:val="04A0" w:firstRow="1" w:lastRow="0" w:firstColumn="1" w:lastColumn="0" w:noHBand="0" w:noVBand="1"/>
      </w:tblPr>
      <w:tblGrid>
        <w:gridCol w:w="8522"/>
      </w:tblGrid>
      <w:tr w:rsidR="00CF655F" w:rsidTr="00CF655F">
        <w:tc>
          <w:tcPr>
            <w:tcW w:w="8522" w:type="dxa"/>
            <w:hideMark/>
          </w:tcPr>
          <w:p w:rsidR="00CF655F" w:rsidRPr="00CF655F" w:rsidRDefault="00CF655F">
            <w:pPr>
              <w:jc w:val="lowKashida"/>
              <w:rPr>
                <w:rFonts w:ascii="Arial" w:hAnsi="Arial" w:cs="Bold Italic Art"/>
                <w:iCs/>
              </w:rPr>
            </w:pPr>
            <w:r w:rsidRPr="00CF655F">
              <w:rPr>
                <w:rFonts w:cs="Bold Italic Art"/>
                <w:iCs/>
              </w:rPr>
              <w:t>Traditional food in Dubai has a unique taste because it has lots of spices and these give it a very rich taste. Most of the spices come from India. That’s why the food in India is quite similar to the food we eat in Dubai.</w:t>
            </w:r>
          </w:p>
        </w:tc>
      </w:tr>
      <w:tr w:rsidR="00CF655F" w:rsidTr="00CF655F">
        <w:tc>
          <w:tcPr>
            <w:tcW w:w="8522" w:type="dxa"/>
            <w:hideMark/>
          </w:tcPr>
          <w:p w:rsidR="00CF655F" w:rsidRPr="00CF655F" w:rsidRDefault="00CF655F">
            <w:pPr>
              <w:jc w:val="lowKashida"/>
              <w:rPr>
                <w:rFonts w:ascii="Arial" w:hAnsi="Arial" w:cs="Bold Italic Art"/>
                <w:iCs/>
              </w:rPr>
            </w:pPr>
          </w:p>
        </w:tc>
      </w:tr>
      <w:tr w:rsidR="00CF655F" w:rsidTr="00CF655F">
        <w:tc>
          <w:tcPr>
            <w:tcW w:w="8522" w:type="dxa"/>
            <w:hideMark/>
          </w:tcPr>
          <w:p w:rsidR="00CF655F" w:rsidRPr="00CF655F" w:rsidRDefault="00CF655F">
            <w:pPr>
              <w:jc w:val="lowKashida"/>
              <w:rPr>
                <w:rFonts w:ascii="Arial" w:hAnsi="Arial" w:cs="Bold Italic Art"/>
                <w:iCs/>
              </w:rPr>
            </w:pPr>
            <w:r w:rsidRPr="00CF655F">
              <w:rPr>
                <w:rFonts w:cs="Bold Italic Art"/>
                <w:iCs/>
              </w:rPr>
              <w:t xml:space="preserve">Most dishes contain things like rice, fish and meat. This is because we live near the sea which makes it easier for us to get fresh fish from the sea. The meat is usually mutton from either sheep or goats as these are the animals that the </w:t>
            </w:r>
            <w:hyperlink r:id="rId6" w:history="1">
              <w:r w:rsidRPr="00CF655F">
                <w:rPr>
                  <w:rStyle w:val="Hyperlink"/>
                  <w:rFonts w:cs="Bold Italic Art"/>
                  <w:iCs/>
                  <w:color w:val="auto"/>
                  <w:u w:val="none"/>
                </w:rPr>
                <w:t>Bedouin</w:t>
              </w:r>
            </w:hyperlink>
            <w:r w:rsidRPr="00CF655F">
              <w:rPr>
                <w:rFonts w:cs="Bold Italic Art"/>
                <w:iCs/>
              </w:rPr>
              <w:t xml:space="preserve"> kept.  On special occasions such as </w:t>
            </w:r>
            <w:hyperlink r:id="rId7" w:history="1">
              <w:r w:rsidRPr="00CF655F">
                <w:rPr>
                  <w:rStyle w:val="Hyperlink"/>
                  <w:rFonts w:cs="Bold Italic Art"/>
                  <w:iCs/>
                  <w:color w:val="auto"/>
                  <w:u w:val="none"/>
                </w:rPr>
                <w:t>weddings</w:t>
              </w:r>
            </w:hyperlink>
            <w:r w:rsidRPr="00CF655F">
              <w:rPr>
                <w:rFonts w:cs="Bold Italic Art"/>
                <w:iCs/>
              </w:rPr>
              <w:t xml:space="preserve"> and </w:t>
            </w:r>
            <w:hyperlink r:id="rId8" w:history="1">
              <w:proofErr w:type="spellStart"/>
              <w:r w:rsidRPr="00CF655F">
                <w:rPr>
                  <w:rStyle w:val="Hyperlink"/>
                  <w:rFonts w:cs="Bold Italic Art"/>
                  <w:iCs/>
                  <w:color w:val="auto"/>
                  <w:u w:val="none"/>
                </w:rPr>
                <w:t>Eids</w:t>
              </w:r>
              <w:proofErr w:type="spellEnd"/>
            </w:hyperlink>
            <w:r w:rsidRPr="00CF655F">
              <w:rPr>
                <w:rFonts w:cs="Bold Italic Art"/>
                <w:iCs/>
              </w:rPr>
              <w:t xml:space="preserve"> camel may be eaten.  </w:t>
            </w:r>
            <w:hyperlink r:id="rId9" w:history="1">
              <w:r w:rsidRPr="00CF655F">
                <w:rPr>
                  <w:rStyle w:val="Hyperlink"/>
                  <w:rFonts w:cs="Bold Italic Art"/>
                  <w:iCs/>
                  <w:color w:val="auto"/>
                  <w:u w:val="none"/>
                </w:rPr>
                <w:t>Camel’s</w:t>
              </w:r>
            </w:hyperlink>
            <w:r w:rsidRPr="00CF655F">
              <w:rPr>
                <w:rFonts w:cs="Bold Italic Art"/>
                <w:iCs/>
              </w:rPr>
              <w:t xml:space="preserve"> milk is very good for children as </w:t>
            </w:r>
            <w:proofErr w:type="gramStart"/>
            <w:r w:rsidRPr="00CF655F">
              <w:rPr>
                <w:rFonts w:cs="Bold Italic Art"/>
                <w:iCs/>
              </w:rPr>
              <w:t>it’s</w:t>
            </w:r>
            <w:proofErr w:type="gramEnd"/>
            <w:r w:rsidRPr="00CF655F">
              <w:rPr>
                <w:rFonts w:cs="Bold Italic Art"/>
                <w:iCs/>
              </w:rPr>
              <w:t xml:space="preserve"> high in fat and contains calcium. </w:t>
            </w:r>
          </w:p>
        </w:tc>
      </w:tr>
    </w:tbl>
    <w:p w:rsidR="00FF1041" w:rsidRDefault="00FF1041"/>
    <w:p w:rsidR="00FF1041" w:rsidRPr="00FF1041" w:rsidRDefault="00FF1041">
      <w:pPr>
        <w:rPr>
          <w:sz w:val="24"/>
          <w:szCs w:val="24"/>
        </w:rPr>
      </w:pPr>
      <w:r w:rsidRPr="00FF1041">
        <w:rPr>
          <w:sz w:val="24"/>
          <w:szCs w:val="24"/>
        </w:rPr>
        <w:t>References</w:t>
      </w:r>
    </w:p>
    <w:p w:rsidR="00FF1041" w:rsidRDefault="00150109" w:rsidP="00FF1041">
      <w:pPr>
        <w:pStyle w:val="ListParagraph"/>
        <w:numPr>
          <w:ilvl w:val="0"/>
          <w:numId w:val="1"/>
        </w:numPr>
        <w:rPr>
          <w:sz w:val="24"/>
          <w:szCs w:val="24"/>
        </w:rPr>
      </w:pPr>
      <w:hyperlink r:id="rId10" w:history="1">
        <w:r w:rsidR="00BF5A28" w:rsidRPr="00586006">
          <w:rPr>
            <w:rStyle w:val="Hyperlink"/>
            <w:sz w:val="24"/>
            <w:szCs w:val="24"/>
          </w:rPr>
          <w:t>http://www.mapsofworld.com/dubai/dubai-culture/</w:t>
        </w:r>
      </w:hyperlink>
    </w:p>
    <w:p w:rsidR="00BF5A28" w:rsidRDefault="00150109" w:rsidP="00BF5A28">
      <w:pPr>
        <w:pStyle w:val="ListParagraph"/>
        <w:numPr>
          <w:ilvl w:val="0"/>
          <w:numId w:val="1"/>
        </w:numPr>
        <w:rPr>
          <w:sz w:val="24"/>
          <w:szCs w:val="24"/>
        </w:rPr>
      </w:pPr>
      <w:hyperlink r:id="rId11" w:history="1">
        <w:r w:rsidR="00BF5A28" w:rsidRPr="00586006">
          <w:rPr>
            <w:rStyle w:val="Hyperlink"/>
            <w:sz w:val="24"/>
            <w:szCs w:val="24"/>
          </w:rPr>
          <w:t>http://www.dubai-information-site.com/dubai-culture.html</w:t>
        </w:r>
      </w:hyperlink>
    </w:p>
    <w:p w:rsidR="00BF5A28" w:rsidRDefault="00150109" w:rsidP="006D4B1F">
      <w:pPr>
        <w:pStyle w:val="ListParagraph"/>
        <w:numPr>
          <w:ilvl w:val="0"/>
          <w:numId w:val="1"/>
        </w:numPr>
        <w:rPr>
          <w:sz w:val="24"/>
          <w:szCs w:val="24"/>
        </w:rPr>
      </w:pPr>
      <w:hyperlink r:id="rId12" w:history="1">
        <w:r w:rsidR="006D4B1F" w:rsidRPr="00586006">
          <w:rPr>
            <w:rStyle w:val="Hyperlink"/>
            <w:sz w:val="24"/>
            <w:szCs w:val="24"/>
          </w:rPr>
          <w:t>http://www.dubaiupdate.co.uk/downloads/factsheets09/Dubai%20Culture%20and%20Traditions.pdf</w:t>
        </w:r>
      </w:hyperlink>
    </w:p>
    <w:p w:rsidR="006D4B1F" w:rsidRDefault="00CF655F" w:rsidP="00CF655F">
      <w:pPr>
        <w:pStyle w:val="ListParagraph"/>
        <w:numPr>
          <w:ilvl w:val="0"/>
          <w:numId w:val="1"/>
        </w:numPr>
        <w:rPr>
          <w:sz w:val="24"/>
          <w:szCs w:val="24"/>
        </w:rPr>
      </w:pPr>
      <w:r w:rsidRPr="00CF655F">
        <w:rPr>
          <w:sz w:val="24"/>
          <w:szCs w:val="24"/>
        </w:rPr>
        <w:t>.http://1dubai.net/traditional-clothes-in-</w:t>
      </w:r>
      <w:proofErr w:type="spellStart"/>
      <w:r w:rsidRPr="00CF655F">
        <w:rPr>
          <w:sz w:val="24"/>
          <w:szCs w:val="24"/>
        </w:rPr>
        <w:t>dubai</w:t>
      </w:r>
      <w:proofErr w:type="spellEnd"/>
      <w:r w:rsidRPr="00CF655F">
        <w:rPr>
          <w:sz w:val="24"/>
          <w:szCs w:val="24"/>
        </w:rPr>
        <w:t>/</w:t>
      </w:r>
    </w:p>
    <w:p w:rsidR="00CF655F" w:rsidRDefault="00150109" w:rsidP="00150109">
      <w:pPr>
        <w:pStyle w:val="ListParagraph"/>
        <w:numPr>
          <w:ilvl w:val="0"/>
          <w:numId w:val="1"/>
        </w:numPr>
        <w:rPr>
          <w:sz w:val="24"/>
          <w:szCs w:val="24"/>
        </w:rPr>
      </w:pPr>
      <w:hyperlink r:id="rId13" w:history="1">
        <w:r w:rsidRPr="00534DF4">
          <w:rPr>
            <w:rStyle w:val="Hyperlink"/>
            <w:sz w:val="24"/>
            <w:szCs w:val="24"/>
          </w:rPr>
          <w:t>http://www.lsg.sch.ae/departments/history/local_history_web/Women/Food%20in%20the%20UAE.htm</w:t>
        </w:r>
      </w:hyperlink>
    </w:p>
    <w:p w:rsidR="00150109" w:rsidRPr="00FF1041" w:rsidRDefault="00150109" w:rsidP="00150109">
      <w:pPr>
        <w:pStyle w:val="ListParagraph"/>
        <w:numPr>
          <w:ilvl w:val="0"/>
          <w:numId w:val="1"/>
        </w:numPr>
        <w:rPr>
          <w:sz w:val="24"/>
          <w:szCs w:val="24"/>
        </w:rPr>
      </w:pPr>
      <w:bookmarkStart w:id="2" w:name="_GoBack"/>
      <w:bookmarkEnd w:id="2"/>
    </w:p>
    <w:sectPr w:rsidR="00150109" w:rsidRPr="00FF10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Bold Italic Art">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D4549F"/>
    <w:multiLevelType w:val="hybridMultilevel"/>
    <w:tmpl w:val="39EEA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041"/>
    <w:rsid w:val="00132DC2"/>
    <w:rsid w:val="00150109"/>
    <w:rsid w:val="0017529B"/>
    <w:rsid w:val="006D4B1F"/>
    <w:rsid w:val="007417B1"/>
    <w:rsid w:val="009E27EB"/>
    <w:rsid w:val="00BF5A28"/>
    <w:rsid w:val="00CF655F"/>
    <w:rsid w:val="00D54130"/>
    <w:rsid w:val="00DD46B9"/>
    <w:rsid w:val="00EA4AEF"/>
    <w:rsid w:val="00FF10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27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1041"/>
    <w:pPr>
      <w:ind w:left="720"/>
      <w:contextualSpacing/>
    </w:pPr>
  </w:style>
  <w:style w:type="character" w:styleId="Hyperlink">
    <w:name w:val="Hyperlink"/>
    <w:basedOn w:val="DefaultParagraphFont"/>
    <w:uiPriority w:val="99"/>
    <w:unhideWhenUsed/>
    <w:rsid w:val="00BF5A28"/>
    <w:rPr>
      <w:color w:val="0000FF" w:themeColor="hyperlink"/>
      <w:u w:val="single"/>
    </w:rPr>
  </w:style>
  <w:style w:type="paragraph" w:customStyle="1" w:styleId="bodypar">
    <w:name w:val="bodypar"/>
    <w:basedOn w:val="Normal"/>
    <w:rsid w:val="00132DC2"/>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27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1041"/>
    <w:pPr>
      <w:ind w:left="720"/>
      <w:contextualSpacing/>
    </w:pPr>
  </w:style>
  <w:style w:type="character" w:styleId="Hyperlink">
    <w:name w:val="Hyperlink"/>
    <w:basedOn w:val="DefaultParagraphFont"/>
    <w:uiPriority w:val="99"/>
    <w:unhideWhenUsed/>
    <w:rsid w:val="00BF5A28"/>
    <w:rPr>
      <w:color w:val="0000FF" w:themeColor="hyperlink"/>
      <w:u w:val="single"/>
    </w:rPr>
  </w:style>
  <w:style w:type="paragraph" w:customStyle="1" w:styleId="bodypar">
    <w:name w:val="bodypar"/>
    <w:basedOn w:val="Normal"/>
    <w:rsid w:val="00132DC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1009831">
      <w:bodyDiv w:val="1"/>
      <w:marLeft w:val="0"/>
      <w:marRight w:val="0"/>
      <w:marTop w:val="0"/>
      <w:marBottom w:val="0"/>
      <w:divBdr>
        <w:top w:val="none" w:sz="0" w:space="0" w:color="auto"/>
        <w:left w:val="none" w:sz="0" w:space="0" w:color="auto"/>
        <w:bottom w:val="none" w:sz="0" w:space="0" w:color="auto"/>
        <w:right w:val="none" w:sz="0" w:space="0" w:color="auto"/>
      </w:divBdr>
      <w:divsChild>
        <w:div w:id="2080594525">
          <w:marLeft w:val="0"/>
          <w:marRight w:val="0"/>
          <w:marTop w:val="0"/>
          <w:marBottom w:val="0"/>
          <w:divBdr>
            <w:top w:val="none" w:sz="0" w:space="0" w:color="auto"/>
            <w:left w:val="none" w:sz="0" w:space="0" w:color="auto"/>
            <w:bottom w:val="none" w:sz="0" w:space="0" w:color="auto"/>
            <w:right w:val="none" w:sz="0" w:space="0" w:color="auto"/>
          </w:divBdr>
          <w:divsChild>
            <w:div w:id="1929346363">
              <w:marLeft w:val="0"/>
              <w:marRight w:val="0"/>
              <w:marTop w:val="0"/>
              <w:marBottom w:val="0"/>
              <w:divBdr>
                <w:top w:val="none" w:sz="0" w:space="0" w:color="auto"/>
                <w:left w:val="none" w:sz="0" w:space="0" w:color="auto"/>
                <w:bottom w:val="none" w:sz="0" w:space="0" w:color="auto"/>
                <w:right w:val="none" w:sz="0" w:space="0" w:color="auto"/>
              </w:divBdr>
              <w:divsChild>
                <w:div w:id="1394423775">
                  <w:marLeft w:val="0"/>
                  <w:marRight w:val="0"/>
                  <w:marTop w:val="0"/>
                  <w:marBottom w:val="0"/>
                  <w:divBdr>
                    <w:top w:val="none" w:sz="0" w:space="0" w:color="auto"/>
                    <w:left w:val="none" w:sz="0" w:space="0" w:color="auto"/>
                    <w:bottom w:val="none" w:sz="0" w:space="0" w:color="auto"/>
                    <w:right w:val="none" w:sz="0" w:space="0" w:color="auto"/>
                  </w:divBdr>
                  <w:divsChild>
                    <w:div w:id="657154130">
                      <w:marLeft w:val="0"/>
                      <w:marRight w:val="0"/>
                      <w:marTop w:val="0"/>
                      <w:marBottom w:val="0"/>
                      <w:divBdr>
                        <w:top w:val="none" w:sz="0" w:space="0" w:color="auto"/>
                        <w:left w:val="none" w:sz="0" w:space="0" w:color="auto"/>
                        <w:bottom w:val="none" w:sz="0" w:space="0" w:color="auto"/>
                        <w:right w:val="none" w:sz="0" w:space="0" w:color="auto"/>
                      </w:divBdr>
                      <w:divsChild>
                        <w:div w:id="1608733045">
                          <w:marLeft w:val="0"/>
                          <w:marRight w:val="0"/>
                          <w:marTop w:val="0"/>
                          <w:marBottom w:val="0"/>
                          <w:divBdr>
                            <w:top w:val="none" w:sz="0" w:space="0" w:color="auto"/>
                            <w:left w:val="none" w:sz="0" w:space="0" w:color="auto"/>
                            <w:bottom w:val="none" w:sz="0" w:space="0" w:color="auto"/>
                            <w:right w:val="none" w:sz="0" w:space="0" w:color="auto"/>
                          </w:divBdr>
                          <w:divsChild>
                            <w:div w:id="335350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1596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sg.sch.ae/departments/history/local_history_web/Women/Eidwithpictures.htm" TargetMode="External"/><Relationship Id="rId13" Type="http://schemas.openxmlformats.org/officeDocument/2006/relationships/hyperlink" Target="http://www.lsg.sch.ae/departments/history/local_history_web/Women/Food%20in%20the%20UAE.htm" TargetMode="External"/><Relationship Id="rId3" Type="http://schemas.microsoft.com/office/2007/relationships/stylesWithEffects" Target="stylesWithEffects.xml"/><Relationship Id="rId7" Type="http://schemas.openxmlformats.org/officeDocument/2006/relationships/hyperlink" Target="http://www.lsg.sch.ae/departments/history/local_history_web/Women/Traditional%20Bedouin%20WeddingTEXTBOX.htm" TargetMode="External"/><Relationship Id="rId12" Type="http://schemas.openxmlformats.org/officeDocument/2006/relationships/hyperlink" Target="http://www.dubaiupdate.co.uk/downloads/factsheets09/Dubai%20Culture%20and%20Traditions.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sg.sch.ae/departments/history/local_history_web/Desert/Bedouins%20Aisha.htm" TargetMode="External"/><Relationship Id="rId11" Type="http://schemas.openxmlformats.org/officeDocument/2006/relationships/hyperlink" Target="http://www.dubai-information-site.com/dubai-culture.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mapsofworld.com/dubai/dubai-culture/" TargetMode="External"/><Relationship Id="rId4" Type="http://schemas.openxmlformats.org/officeDocument/2006/relationships/settings" Target="settings.xml"/><Relationship Id="rId9" Type="http://schemas.openxmlformats.org/officeDocument/2006/relationships/hyperlink" Target="http://www.lsg.sch.ae/departments/history/local_history_web/Desert/Camels%20Latifa%20Mubarak.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442</Words>
  <Characters>2522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2</cp:revision>
  <dcterms:created xsi:type="dcterms:W3CDTF">2011-02-13T10:47:00Z</dcterms:created>
  <dcterms:modified xsi:type="dcterms:W3CDTF">2011-02-13T10:47:00Z</dcterms:modified>
</cp:coreProperties>
</file>